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543" w:rsidRDefault="006D2543" w:rsidP="006D2543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2B37F4">
        <w:rPr>
          <w:rFonts w:ascii="Arial" w:hAnsi="Arial" w:cs="Arial"/>
          <w:b/>
          <w:sz w:val="28"/>
          <w:szCs w:val="28"/>
        </w:rPr>
        <w:t>Instructional worksheet</w:t>
      </w:r>
    </w:p>
    <w:p w:rsidR="006D2543" w:rsidRDefault="006D2543" w:rsidP="006D2543">
      <w:pPr>
        <w:jc w:val="center"/>
        <w:rPr>
          <w:rFonts w:ascii="Arial" w:hAnsi="Arial" w:cs="Arial"/>
          <w:b/>
          <w:sz w:val="28"/>
          <w:szCs w:val="28"/>
        </w:rPr>
      </w:pPr>
    </w:p>
    <w:p w:rsidR="006D2543" w:rsidRDefault="006D2543" w:rsidP="006D2543">
      <w:pPr>
        <w:rPr>
          <w:rFonts w:ascii="Comic Sans MS" w:hAnsi="Comic Sans MS"/>
          <w:b/>
          <w:sz w:val="22"/>
          <w:szCs w:val="22"/>
        </w:rPr>
      </w:pPr>
      <w:r w:rsidRPr="00D065CF">
        <w:rPr>
          <w:rFonts w:ascii="Comic Sans MS" w:hAnsi="Comic Sans MS"/>
          <w:b/>
          <w:sz w:val="22"/>
          <w:szCs w:val="22"/>
        </w:rPr>
        <w:tab/>
      </w:r>
      <w:r w:rsidRPr="00D065CF">
        <w:rPr>
          <w:rFonts w:ascii="Comic Sans MS" w:hAnsi="Comic Sans MS"/>
          <w:b/>
          <w:sz w:val="22"/>
          <w:szCs w:val="22"/>
        </w:rPr>
        <w:tab/>
      </w:r>
      <w:r>
        <w:rPr>
          <w:rFonts w:ascii="Comic Sans MS" w:hAnsi="Comic Sans MS"/>
          <w:b/>
          <w:sz w:val="22"/>
          <w:szCs w:val="22"/>
        </w:rPr>
        <w:tab/>
      </w:r>
    </w:p>
    <w:p w:rsidR="006D2543" w:rsidRPr="001E48E0" w:rsidRDefault="00E23F2B" w:rsidP="006D2543">
      <w:pPr>
        <w:jc w:val="center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3076575</wp:posOffset>
                </wp:positionH>
                <wp:positionV relativeFrom="paragraph">
                  <wp:posOffset>10160</wp:posOffset>
                </wp:positionV>
                <wp:extent cx="3192780" cy="1866900"/>
                <wp:effectExtent l="9525" t="10160" r="7620" b="889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2780" cy="186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543" w:rsidRPr="00FF3D43" w:rsidRDefault="006D2543" w:rsidP="006D2543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FF3D43">
                              <w:rPr>
                                <w:rFonts w:ascii="Comic Sans MS" w:hAnsi="Comic Sans MS"/>
                              </w:rPr>
                              <w:t xml:space="preserve">Become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>playwrights, directors and actors</w:t>
                            </w:r>
                            <w:r w:rsidRPr="00FF3D43">
                              <w:rPr>
                                <w:rFonts w:ascii="Comic Sans MS" w:hAnsi="Comic Sans MS"/>
                                <w:b/>
                              </w:rPr>
                              <w:t xml:space="preserve"> </w:t>
                            </w:r>
                            <w:r w:rsidRPr="00FF3D43">
                              <w:rPr>
                                <w:rFonts w:ascii="Comic Sans MS" w:hAnsi="Comic Sans MS"/>
                              </w:rPr>
                              <w:t>for one day!</w:t>
                            </w:r>
                          </w:p>
                          <w:p w:rsidR="006D2543" w:rsidRPr="00FF3D43" w:rsidRDefault="006D2543" w:rsidP="006D2543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D2543" w:rsidRDefault="006D2543" w:rsidP="006D2543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Work with the students of your group and write a caretta  dialogue</w:t>
                            </w:r>
                          </w:p>
                          <w:p w:rsidR="006D2543" w:rsidRDefault="006D2543" w:rsidP="006D2543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6D2543" w:rsidRDefault="006D2543" w:rsidP="006D2543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Act out the caretta dialogue for your classmates</w:t>
                            </w:r>
                          </w:p>
                          <w:p w:rsidR="006D2543" w:rsidRPr="00FF3D43" w:rsidRDefault="006D2543" w:rsidP="006D2543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42.25pt;margin-top:.8pt;width:251.4pt;height:14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">
                <v:textbox>
                  <w:txbxContent>
                    <w:p w:rsidR="006D2543" w:rsidRPr="00FF3D43" w:rsidRDefault="006D2543" w:rsidP="006D2543">
                      <w:pPr>
                        <w:rPr>
                          <w:rFonts w:ascii="Comic Sans MS" w:hAnsi="Comic Sans MS"/>
                        </w:rPr>
                      </w:pPr>
                      <w:r w:rsidRPr="00FF3D43">
                        <w:rPr>
                          <w:rFonts w:ascii="Comic Sans MS" w:hAnsi="Comic Sans MS"/>
                        </w:rPr>
                        <w:t xml:space="preserve">Become </w:t>
                      </w:r>
                      <w:r>
                        <w:rPr>
                          <w:rFonts w:ascii="Comic Sans MS" w:hAnsi="Comic Sans MS"/>
                          <w:b/>
                          <w:u w:val="single"/>
                        </w:rPr>
                        <w:t>playwrights, directors and actors</w:t>
                      </w:r>
                      <w:r w:rsidRPr="00FF3D43">
                        <w:rPr>
                          <w:rFonts w:ascii="Comic Sans MS" w:hAnsi="Comic Sans MS"/>
                          <w:b/>
                        </w:rPr>
                        <w:t xml:space="preserve"> </w:t>
                      </w:r>
                      <w:r w:rsidRPr="00FF3D43">
                        <w:rPr>
                          <w:rFonts w:ascii="Comic Sans MS" w:hAnsi="Comic Sans MS"/>
                        </w:rPr>
                        <w:t>for one day!</w:t>
                      </w:r>
                    </w:p>
                    <w:p w:rsidR="006D2543" w:rsidRPr="00FF3D43" w:rsidRDefault="006D2543" w:rsidP="006D2543">
                      <w:pPr>
                        <w:rPr>
                          <w:rFonts w:ascii="Comic Sans MS" w:hAnsi="Comic Sans MS"/>
                        </w:rPr>
                      </w:pPr>
                    </w:p>
                    <w:p w:rsidR="006D2543" w:rsidRDefault="006D2543" w:rsidP="006D2543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Work with the students of your group and write a caretta  dialogue</w:t>
                      </w:r>
                    </w:p>
                    <w:p w:rsidR="006D2543" w:rsidRDefault="006D2543" w:rsidP="006D2543">
                      <w:pPr>
                        <w:rPr>
                          <w:rFonts w:ascii="Comic Sans MS" w:hAnsi="Comic Sans MS"/>
                        </w:rPr>
                      </w:pPr>
                    </w:p>
                    <w:p w:rsidR="006D2543" w:rsidRDefault="006D2543" w:rsidP="006D2543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Act out the caretta dialogue for your classmates</w:t>
                      </w:r>
                    </w:p>
                    <w:p w:rsidR="006D2543" w:rsidRPr="00FF3D43" w:rsidRDefault="006D2543" w:rsidP="006D2543">
                      <w:pPr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b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117475</wp:posOffset>
                </wp:positionH>
                <wp:positionV relativeFrom="paragraph">
                  <wp:posOffset>73025</wp:posOffset>
                </wp:positionV>
                <wp:extent cx="2806700" cy="2010410"/>
                <wp:effectExtent l="12700" t="6350" r="9525" b="63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6700" cy="2010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543" w:rsidRPr="002B37F4" w:rsidRDefault="006D2543" w:rsidP="006D254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:rsidR="006D2543" w:rsidRDefault="006D2543" w:rsidP="006D2543">
                            <w:pPr>
                              <w:keepNext/>
                            </w:pPr>
                            <w:r w:rsidRPr="002B37F4">
                              <w:rPr>
                                <w:rFonts w:ascii="Comic Sans MS" w:hAnsi="Comic Sans MS"/>
                                <w:b/>
                                <w:noProof/>
                                <w:sz w:val="22"/>
                                <w:szCs w:val="22"/>
                                <w:lang w:val="el-GR" w:eastAsia="el-GR"/>
                              </w:rPr>
                              <w:drawing>
                                <wp:inline distT="0" distB="0" distL="0" distR="0">
                                  <wp:extent cx="666750" cy="484079"/>
                                  <wp:effectExtent l="19050" t="0" r="0" b="0"/>
                                  <wp:docPr id="3" name="bigthumb9218262" descr="Turtle Stock Photography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igthumb9218262" descr="Turtle Stock Photography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70263" cy="4866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D2543" w:rsidRPr="00D065CF" w:rsidRDefault="006D2543" w:rsidP="006D2543">
                            <w:pP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  <w:t>Group 2</w:t>
                            </w:r>
                            <w:r w:rsidRPr="00D065CF"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  <w:r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  <w:t xml:space="preserve"> Bodily /Kinesthetic</w:t>
                            </w:r>
                            <w:r w:rsidRPr="00D065CF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:rsidR="006D2543" w:rsidRDefault="006D2543" w:rsidP="006D2543">
                            <w:pP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Fedra, Dimitra, Ilianna, Christos, Panagiotis, Anastasis</w:t>
                            </w:r>
                          </w:p>
                          <w:p w:rsidR="006D2543" w:rsidRDefault="006D2543" w:rsidP="006D2543">
                            <w:pP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6D2543" w:rsidRPr="00D065CF" w:rsidRDefault="006D2543" w:rsidP="006D2543"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Coordinator: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9.25pt;margin-top:5.75pt;width:221pt;height:158.3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">
                <v:textbox style="mso-fit-shape-to-text:t">
                  <w:txbxContent>
                    <w:p w:rsidR="006D2543" w:rsidRPr="002B37F4" w:rsidRDefault="006D2543" w:rsidP="006D2543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ab/>
                      </w:r>
                    </w:p>
                    <w:p w:rsidR="006D2543" w:rsidRDefault="006D2543" w:rsidP="006D2543">
                      <w:pPr>
                        <w:keepNext/>
                      </w:pPr>
                      <w:r w:rsidRPr="002B37F4">
                        <w:rPr>
                          <w:rFonts w:ascii="Comic Sans MS" w:hAnsi="Comic Sans MS"/>
                          <w:b/>
                          <w:noProof/>
                          <w:sz w:val="22"/>
                          <w:szCs w:val="22"/>
                          <w:lang w:val="el-GR" w:eastAsia="el-GR"/>
                        </w:rPr>
                        <w:drawing>
                          <wp:inline distT="0" distB="0" distL="0" distR="0">
                            <wp:extent cx="666750" cy="484079"/>
                            <wp:effectExtent l="19050" t="0" r="0" b="0"/>
                            <wp:docPr id="3" name="bigthumb9218262" descr="Turtle Stock Photography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bigthumb9218262" descr="Turtle Stock Photography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70263" cy="4866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D2543" w:rsidRPr="00D065CF" w:rsidRDefault="006D2543" w:rsidP="006D2543">
                      <w:pP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  <w:t>Group 2</w:t>
                      </w:r>
                      <w:r w:rsidRPr="00D065CF"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  <w:t>:</w:t>
                      </w:r>
                      <w:r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  <w:t xml:space="preserve"> Bodily /Kinesthetic</w:t>
                      </w:r>
                      <w:r w:rsidRPr="00D065CF"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ab/>
                      </w:r>
                    </w:p>
                    <w:p w:rsidR="006D2543" w:rsidRDefault="006D2543" w:rsidP="006D2543">
                      <w:pP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Fedra, Dimitra, Ilianna, Christos, Panagiotis, Anastasis</w:t>
                      </w:r>
                    </w:p>
                    <w:p w:rsidR="006D2543" w:rsidRDefault="006D2543" w:rsidP="006D2543">
                      <w:pP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</w:p>
                    <w:p w:rsidR="006D2543" w:rsidRPr="00D065CF" w:rsidRDefault="006D2543" w:rsidP="006D2543"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Coordinator:</w:t>
                      </w:r>
                    </w:p>
                  </w:txbxContent>
                </v:textbox>
              </v:shape>
            </w:pict>
          </mc:Fallback>
        </mc:AlternateContent>
      </w:r>
    </w:p>
    <w:p w:rsidR="006D2543" w:rsidRPr="001E48E0" w:rsidRDefault="006D2543" w:rsidP="006D2543">
      <w:pPr>
        <w:jc w:val="center"/>
        <w:rPr>
          <w:rFonts w:ascii="Comic Sans MS" w:hAnsi="Comic Sans MS"/>
          <w:b/>
          <w:sz w:val="22"/>
          <w:szCs w:val="22"/>
        </w:rPr>
      </w:pPr>
    </w:p>
    <w:p w:rsidR="006D2543" w:rsidRDefault="006D2543" w:rsidP="006D2543">
      <w:pPr>
        <w:jc w:val="center"/>
        <w:rPr>
          <w:rFonts w:ascii="Comic Sans MS" w:hAnsi="Comic Sans MS"/>
          <w:b/>
          <w:sz w:val="22"/>
          <w:szCs w:val="22"/>
        </w:rPr>
      </w:pPr>
    </w:p>
    <w:p w:rsidR="006D2543" w:rsidRDefault="006D2543" w:rsidP="006D2543">
      <w:pPr>
        <w:jc w:val="center"/>
        <w:rPr>
          <w:rFonts w:ascii="Comic Sans MS" w:hAnsi="Comic Sans MS"/>
          <w:b/>
          <w:sz w:val="22"/>
          <w:szCs w:val="22"/>
        </w:rPr>
      </w:pPr>
    </w:p>
    <w:p w:rsidR="006D2543" w:rsidRDefault="006D2543" w:rsidP="006D2543">
      <w:pPr>
        <w:jc w:val="center"/>
        <w:rPr>
          <w:rFonts w:ascii="Comic Sans MS" w:hAnsi="Comic Sans MS"/>
          <w:b/>
          <w:sz w:val="22"/>
          <w:szCs w:val="22"/>
        </w:rPr>
      </w:pPr>
    </w:p>
    <w:p w:rsidR="006D2543" w:rsidRDefault="006D2543" w:rsidP="006D2543">
      <w:pPr>
        <w:jc w:val="center"/>
        <w:rPr>
          <w:rFonts w:ascii="Comic Sans MS" w:hAnsi="Comic Sans MS"/>
          <w:b/>
          <w:sz w:val="22"/>
          <w:szCs w:val="22"/>
        </w:rPr>
      </w:pPr>
    </w:p>
    <w:p w:rsidR="006D2543" w:rsidRDefault="006D2543" w:rsidP="006D2543">
      <w:pPr>
        <w:jc w:val="center"/>
        <w:rPr>
          <w:rFonts w:ascii="Comic Sans MS" w:hAnsi="Comic Sans MS"/>
          <w:b/>
          <w:sz w:val="22"/>
          <w:szCs w:val="22"/>
        </w:rPr>
      </w:pPr>
    </w:p>
    <w:p w:rsidR="006D2543" w:rsidRDefault="006D2543" w:rsidP="006D2543">
      <w:pPr>
        <w:jc w:val="center"/>
        <w:rPr>
          <w:rFonts w:ascii="Comic Sans MS" w:hAnsi="Comic Sans MS"/>
          <w:b/>
          <w:sz w:val="22"/>
          <w:szCs w:val="22"/>
        </w:rPr>
      </w:pPr>
    </w:p>
    <w:p w:rsidR="006D2543" w:rsidRDefault="006D2543" w:rsidP="006D2543">
      <w:pPr>
        <w:jc w:val="center"/>
        <w:rPr>
          <w:rFonts w:ascii="Comic Sans MS" w:hAnsi="Comic Sans MS"/>
          <w:b/>
          <w:sz w:val="22"/>
          <w:szCs w:val="22"/>
        </w:rPr>
      </w:pPr>
    </w:p>
    <w:p w:rsidR="006D2543" w:rsidRDefault="006D2543" w:rsidP="006D2543">
      <w:pPr>
        <w:jc w:val="center"/>
        <w:rPr>
          <w:rFonts w:ascii="Comic Sans MS" w:hAnsi="Comic Sans MS"/>
          <w:b/>
          <w:sz w:val="22"/>
          <w:szCs w:val="22"/>
        </w:rPr>
      </w:pPr>
    </w:p>
    <w:p w:rsidR="006D2543" w:rsidRDefault="006D2543" w:rsidP="006D2543">
      <w:pPr>
        <w:jc w:val="center"/>
        <w:rPr>
          <w:rFonts w:ascii="Comic Sans MS" w:hAnsi="Comic Sans MS"/>
          <w:b/>
          <w:sz w:val="22"/>
          <w:szCs w:val="22"/>
        </w:rPr>
      </w:pPr>
    </w:p>
    <w:p w:rsidR="006D2543" w:rsidRDefault="006D2543" w:rsidP="006D2543">
      <w:pPr>
        <w:rPr>
          <w:rFonts w:ascii="Comic Sans MS" w:hAnsi="Comic Sans MS"/>
          <w:b/>
          <w:u w:val="single"/>
        </w:rPr>
      </w:pPr>
    </w:p>
    <w:p w:rsidR="006D2543" w:rsidRDefault="006D2543" w:rsidP="006D2543">
      <w:pPr>
        <w:pStyle w:val="a3"/>
        <w:numPr>
          <w:ilvl w:val="0"/>
          <w:numId w:val="2"/>
        </w:numPr>
        <w:ind w:left="284" w:hanging="284"/>
        <w:rPr>
          <w:rFonts w:ascii="Comic Sans MS" w:hAnsi="Comic Sans MS"/>
          <w:b/>
          <w:u w:val="single"/>
        </w:rPr>
      </w:pPr>
      <w:r w:rsidRPr="009552DD">
        <w:rPr>
          <w:rFonts w:ascii="Comic Sans MS" w:hAnsi="Comic Sans MS"/>
          <w:b/>
          <w:u w:val="single"/>
        </w:rPr>
        <w:t>Give a title to your play</w:t>
      </w:r>
      <w:r>
        <w:rPr>
          <w:rFonts w:ascii="Comic Sans MS" w:hAnsi="Comic Sans MS"/>
          <w:b/>
          <w:u w:val="single"/>
        </w:rPr>
        <w:t>.</w:t>
      </w:r>
    </w:p>
    <w:p w:rsidR="006D2543" w:rsidRPr="009552DD" w:rsidRDefault="006D2543" w:rsidP="006D2543">
      <w:pPr>
        <w:pStyle w:val="a3"/>
        <w:ind w:left="284"/>
        <w:rPr>
          <w:rFonts w:ascii="Comic Sans MS" w:hAnsi="Comic Sans MS"/>
          <w:b/>
          <w:u w:val="single"/>
        </w:rPr>
      </w:pPr>
    </w:p>
    <w:p w:rsidR="006D2543" w:rsidRDefault="006D2543" w:rsidP="006D2543">
      <w:pPr>
        <w:numPr>
          <w:ilvl w:val="0"/>
          <w:numId w:val="1"/>
        </w:numPr>
        <w:tabs>
          <w:tab w:val="clear" w:pos="720"/>
          <w:tab w:val="num" w:pos="284"/>
        </w:tabs>
        <w:ind w:hanging="720"/>
        <w:rPr>
          <w:rFonts w:ascii="Comic Sans MS" w:hAnsi="Comic Sans MS"/>
        </w:rPr>
      </w:pPr>
      <w:r w:rsidRPr="00C37A67">
        <w:rPr>
          <w:rFonts w:ascii="Comic Sans MS" w:hAnsi="Comic Sans MS"/>
          <w:b/>
          <w:u w:val="single"/>
        </w:rPr>
        <w:t>Create roles for all the members of the group.</w:t>
      </w:r>
      <w:r w:rsidRPr="009054EB">
        <w:rPr>
          <w:rFonts w:ascii="Comic Sans MS" w:hAnsi="Comic Sans MS"/>
        </w:rPr>
        <w:t xml:space="preserve"> </w:t>
      </w:r>
    </w:p>
    <w:p w:rsidR="006D2543" w:rsidRDefault="006D2543" w:rsidP="006D2543">
      <w:pPr>
        <w:ind w:left="720"/>
        <w:rPr>
          <w:rFonts w:ascii="Comic Sans MS" w:hAnsi="Comic Sans MS"/>
        </w:rPr>
      </w:pPr>
    </w:p>
    <w:p w:rsidR="006D2543" w:rsidRPr="00F15531" w:rsidRDefault="006D2543" w:rsidP="006D2543">
      <w:pPr>
        <w:ind w:left="720"/>
        <w:rPr>
          <w:rFonts w:ascii="Comic Sans MS" w:hAnsi="Comic Sans MS"/>
          <w:u w:val="single"/>
        </w:rPr>
      </w:pPr>
      <w:r w:rsidRPr="00F15531">
        <w:rPr>
          <w:rFonts w:ascii="Comic Sans MS" w:hAnsi="Comic Sans MS"/>
          <w:b/>
          <w:u w:val="single"/>
        </w:rPr>
        <w:t>Suggested roles:</w:t>
      </w:r>
      <w:r w:rsidRPr="00F15531">
        <w:rPr>
          <w:rFonts w:ascii="Comic Sans MS" w:hAnsi="Comic Sans MS"/>
          <w:u w:val="single"/>
        </w:rPr>
        <w:t xml:space="preserve">  </w:t>
      </w:r>
    </w:p>
    <w:p w:rsidR="006D2543" w:rsidRDefault="006D2543" w:rsidP="006D2543">
      <w:pPr>
        <w:pStyle w:val="a3"/>
        <w:spacing w:before="100" w:beforeAutospacing="1" w:after="100" w:afterAutospacing="1"/>
        <w:outlineLvl w:val="2"/>
        <w:rPr>
          <w:rFonts w:ascii="Comic Sans MS" w:hAnsi="Comic Sans MS"/>
          <w:bCs/>
          <w:sz w:val="22"/>
          <w:szCs w:val="22"/>
          <w:lang w:eastAsia="el-GR"/>
        </w:rPr>
      </w:pPr>
      <w:r w:rsidRPr="00F15531">
        <w:rPr>
          <w:rFonts w:ascii="Comic Sans MS" w:hAnsi="Comic Sans MS"/>
          <w:bCs/>
          <w:sz w:val="22"/>
          <w:szCs w:val="22"/>
          <w:lang w:eastAsia="el-GR"/>
        </w:rPr>
        <w:t>Loggerhead Turtle</w:t>
      </w:r>
    </w:p>
    <w:p w:rsidR="006D2543" w:rsidRDefault="006D2543" w:rsidP="006D2543">
      <w:pPr>
        <w:pStyle w:val="a3"/>
        <w:spacing w:before="100" w:beforeAutospacing="1" w:after="100" w:afterAutospacing="1"/>
        <w:outlineLvl w:val="2"/>
        <w:rPr>
          <w:rFonts w:ascii="Comic Sans MS" w:hAnsi="Comic Sans MS"/>
          <w:bCs/>
          <w:sz w:val="22"/>
          <w:szCs w:val="22"/>
          <w:lang w:eastAsia="el-GR"/>
        </w:rPr>
      </w:pPr>
      <w:r>
        <w:rPr>
          <w:rFonts w:ascii="Comic Sans MS" w:hAnsi="Comic Sans MS"/>
          <w:bCs/>
          <w:sz w:val="22"/>
          <w:szCs w:val="22"/>
          <w:lang w:eastAsia="el-GR"/>
        </w:rPr>
        <w:t>Interviewer</w:t>
      </w:r>
    </w:p>
    <w:p w:rsidR="006D2543" w:rsidRDefault="006D2543" w:rsidP="006D2543">
      <w:pPr>
        <w:pStyle w:val="a3"/>
        <w:spacing w:before="100" w:beforeAutospacing="1" w:after="100" w:afterAutospacing="1"/>
        <w:outlineLvl w:val="2"/>
        <w:rPr>
          <w:rFonts w:ascii="Comic Sans MS" w:hAnsi="Comic Sans MS"/>
          <w:bCs/>
          <w:sz w:val="22"/>
          <w:szCs w:val="22"/>
          <w:lang w:eastAsia="el-GR"/>
        </w:rPr>
      </w:pPr>
      <w:r>
        <w:rPr>
          <w:rFonts w:ascii="Comic Sans MS" w:hAnsi="Comic Sans MS"/>
          <w:bCs/>
          <w:sz w:val="22"/>
          <w:szCs w:val="22"/>
          <w:lang w:eastAsia="el-GR"/>
        </w:rPr>
        <w:t>Tourists (2)</w:t>
      </w:r>
    </w:p>
    <w:p w:rsidR="006D2543" w:rsidRDefault="006D2543" w:rsidP="006D2543">
      <w:pPr>
        <w:pStyle w:val="a3"/>
        <w:spacing w:before="100" w:beforeAutospacing="1" w:after="100" w:afterAutospacing="1"/>
        <w:outlineLvl w:val="2"/>
        <w:rPr>
          <w:rFonts w:ascii="Comic Sans MS" w:hAnsi="Comic Sans MS"/>
          <w:bCs/>
          <w:sz w:val="22"/>
          <w:szCs w:val="22"/>
          <w:lang w:eastAsia="el-GR"/>
        </w:rPr>
      </w:pPr>
      <w:r>
        <w:rPr>
          <w:rFonts w:ascii="Comic Sans MS" w:hAnsi="Comic Sans MS"/>
          <w:bCs/>
          <w:sz w:val="22"/>
          <w:szCs w:val="22"/>
          <w:lang w:eastAsia="el-GR"/>
        </w:rPr>
        <w:t>Fisherman</w:t>
      </w:r>
    </w:p>
    <w:p w:rsidR="006D2543" w:rsidRPr="00F15531" w:rsidRDefault="006D2543" w:rsidP="006D2543">
      <w:pPr>
        <w:pStyle w:val="a3"/>
        <w:spacing w:before="100" w:beforeAutospacing="1" w:after="100" w:afterAutospacing="1"/>
        <w:outlineLvl w:val="2"/>
        <w:rPr>
          <w:rFonts w:ascii="Comic Sans MS" w:hAnsi="Comic Sans MS"/>
          <w:bCs/>
          <w:sz w:val="22"/>
          <w:szCs w:val="22"/>
          <w:lang w:eastAsia="el-GR"/>
        </w:rPr>
      </w:pPr>
      <w:r>
        <w:rPr>
          <w:rFonts w:ascii="Comic Sans MS" w:hAnsi="Comic Sans MS"/>
          <w:bCs/>
          <w:sz w:val="22"/>
          <w:szCs w:val="22"/>
          <w:lang w:eastAsia="el-GR"/>
        </w:rPr>
        <w:t>Environmentalist</w:t>
      </w:r>
    </w:p>
    <w:p w:rsidR="006D2543" w:rsidRDefault="006D2543" w:rsidP="006D2543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="Comic Sans MS" w:hAnsi="Comic Sans MS"/>
          <w:b/>
          <w:u w:val="single"/>
        </w:rPr>
      </w:pPr>
      <w:r w:rsidRPr="009054EB">
        <w:rPr>
          <w:rFonts w:ascii="Comic Sans MS" w:hAnsi="Comic Sans MS"/>
          <w:b/>
          <w:u w:val="single"/>
        </w:rPr>
        <w:t>Talk with the students of your team and decide what you want to writ</w:t>
      </w:r>
      <w:r>
        <w:rPr>
          <w:rFonts w:ascii="Comic Sans MS" w:hAnsi="Comic Sans MS"/>
          <w:b/>
          <w:u w:val="single"/>
        </w:rPr>
        <w:t>e.</w:t>
      </w:r>
    </w:p>
    <w:p w:rsidR="006D2543" w:rsidRDefault="006D2543" w:rsidP="006D2543">
      <w:pPr>
        <w:jc w:val="both"/>
        <w:rPr>
          <w:rFonts w:ascii="Comic Sans MS" w:hAnsi="Comic Sans MS"/>
          <w:b/>
          <w:u w:val="single"/>
        </w:rPr>
      </w:pPr>
    </w:p>
    <w:p w:rsidR="006D2543" w:rsidRPr="00D44B2F" w:rsidRDefault="006D2543" w:rsidP="006D2543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Comic Sans MS" w:hAnsi="Comic Sans MS"/>
          <w:b/>
          <w:u w:val="single"/>
        </w:rPr>
      </w:pPr>
      <w:r w:rsidRPr="00D44B2F">
        <w:rPr>
          <w:rFonts w:ascii="Comic Sans MS" w:hAnsi="Comic Sans MS"/>
          <w:b/>
          <w:u w:val="single"/>
        </w:rPr>
        <w:t xml:space="preserve">Use the vocabulary </w:t>
      </w:r>
      <w:r>
        <w:rPr>
          <w:rFonts w:ascii="Comic Sans MS" w:hAnsi="Comic Sans MS"/>
          <w:b/>
          <w:u w:val="single"/>
        </w:rPr>
        <w:t xml:space="preserve">and the facts </w:t>
      </w:r>
      <w:r w:rsidRPr="00D44B2F">
        <w:rPr>
          <w:rFonts w:ascii="Comic Sans MS" w:hAnsi="Comic Sans MS"/>
          <w:b/>
          <w:u w:val="single"/>
        </w:rPr>
        <w:t xml:space="preserve">you know from the last lesson to </w:t>
      </w:r>
      <w:r>
        <w:rPr>
          <w:rFonts w:ascii="Comic Sans MS" w:hAnsi="Comic Sans MS"/>
          <w:b/>
          <w:u w:val="single"/>
        </w:rPr>
        <w:t>write your dialogue.</w:t>
      </w:r>
    </w:p>
    <w:p w:rsidR="006D2543" w:rsidRPr="00D44B2F" w:rsidRDefault="006D2543" w:rsidP="006D2543">
      <w:pPr>
        <w:ind w:left="360"/>
        <w:rPr>
          <w:rFonts w:ascii="Comic Sans MS" w:hAnsi="Comic Sans MS"/>
          <w:b/>
          <w:u w:val="single"/>
        </w:rPr>
      </w:pPr>
    </w:p>
    <w:p w:rsidR="006D2543" w:rsidRDefault="006D2543" w:rsidP="006D2543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rPr>
          <w:rFonts w:ascii="Comic Sans MS" w:hAnsi="Comic Sans MS"/>
          <w:b/>
          <w:sz w:val="22"/>
          <w:szCs w:val="22"/>
        </w:rPr>
      </w:pPr>
      <w:r w:rsidRPr="00F15531">
        <w:rPr>
          <w:rFonts w:ascii="Comic Sans MS" w:hAnsi="Comic Sans MS"/>
          <w:b/>
          <w:u w:val="single"/>
        </w:rPr>
        <w:t xml:space="preserve">You can use </w:t>
      </w:r>
      <w:r>
        <w:rPr>
          <w:rFonts w:ascii="Comic Sans MS" w:hAnsi="Comic Sans MS"/>
          <w:b/>
          <w:u w:val="single"/>
        </w:rPr>
        <w:t>the text in the pupil’s book to produce your dialogue.</w:t>
      </w:r>
    </w:p>
    <w:p w:rsidR="006D2543" w:rsidRPr="009054EB" w:rsidRDefault="006D2543" w:rsidP="006D2543">
      <w:pPr>
        <w:pStyle w:val="a3"/>
        <w:ind w:left="284"/>
        <w:jc w:val="both"/>
        <w:rPr>
          <w:rFonts w:ascii="Comic Sans MS" w:hAnsi="Comic Sans MS"/>
          <w:b/>
          <w:sz w:val="22"/>
          <w:szCs w:val="22"/>
        </w:rPr>
      </w:pPr>
    </w:p>
    <w:p w:rsidR="006D2543" w:rsidRDefault="006D2543" w:rsidP="006D2543">
      <w:pPr>
        <w:jc w:val="both"/>
        <w:rPr>
          <w:rFonts w:ascii="Comic Sans MS" w:hAnsi="Comic Sans MS"/>
          <w:b/>
          <w:sz w:val="22"/>
          <w:szCs w:val="22"/>
        </w:rPr>
      </w:pPr>
    </w:p>
    <w:p w:rsidR="006D2543" w:rsidRDefault="006D2543" w:rsidP="006D2543">
      <w:pPr>
        <w:jc w:val="both"/>
        <w:rPr>
          <w:rFonts w:ascii="Comic Sans MS" w:hAnsi="Comic Sans MS"/>
          <w:b/>
          <w:sz w:val="22"/>
          <w:szCs w:val="22"/>
        </w:rPr>
      </w:pPr>
    </w:p>
    <w:p w:rsidR="006D2543" w:rsidRPr="009552DD" w:rsidRDefault="00E23F2B" w:rsidP="006D2543">
      <w:pPr>
        <w:jc w:val="both"/>
        <w:rPr>
          <w:rFonts w:ascii="Comic Sans MS" w:hAnsi="Comic Sans MS"/>
          <w:b/>
          <w:u w:val="single"/>
        </w:rPr>
        <w:sectPr w:rsidR="006D2543" w:rsidRPr="009552DD" w:rsidSect="002B37F4">
          <w:pgSz w:w="12240" w:h="15840"/>
          <w:pgMar w:top="1440" w:right="1080" w:bottom="1440" w:left="1080" w:header="708" w:footer="708" w:gutter="0"/>
          <w:cols w:space="708"/>
          <w:docGrid w:linePitch="360"/>
        </w:sectPr>
      </w:pPr>
      <w:r>
        <w:rPr>
          <w:rFonts w:ascii="Comic Sans MS" w:hAnsi="Comic Sans MS"/>
          <w:b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271.5pt;height:22.5pt" fillcolor="#00b050">
            <v:shadow color="#868686"/>
            <v:textpath style="font-family:&quot;Arial Black&quot;;font-size:16pt" fitshape="t" trim="t" string="Time available: 15 – 20 minutes"/>
          </v:shape>
        </w:pict>
      </w:r>
    </w:p>
    <w:p w:rsidR="006D2543" w:rsidDel="00F81EC0" w:rsidRDefault="006D2543" w:rsidP="006D2543">
      <w:pPr>
        <w:rPr>
          <w:del w:id="1" w:author="electroworld" w:date="2015-01-08T16:13:00Z"/>
          <w:rFonts w:ascii="Comic Sans MS" w:hAnsi="Comic Sans MS"/>
          <w:b/>
          <w:sz w:val="22"/>
          <w:szCs w:val="22"/>
        </w:rPr>
        <w:sectPr w:rsidR="006D2543" w:rsidDel="00F81EC0" w:rsidSect="00F15531">
          <w:type w:val="continuous"/>
          <w:pgSz w:w="12240" w:h="15840"/>
          <w:pgMar w:top="1440" w:right="1080" w:bottom="1440" w:left="1080" w:header="708" w:footer="708" w:gutter="0"/>
          <w:cols w:space="708"/>
          <w:docGrid w:linePitch="360"/>
        </w:sectPr>
      </w:pPr>
    </w:p>
    <w:p w:rsidR="006D2543" w:rsidDel="00F81EC0" w:rsidRDefault="006D2543" w:rsidP="006D2543">
      <w:pPr>
        <w:rPr>
          <w:del w:id="2" w:author="electroworld" w:date="2015-01-08T16:13:00Z"/>
          <w:rFonts w:ascii="Comic Sans MS" w:hAnsi="Comic Sans MS"/>
          <w:b/>
          <w:sz w:val="22"/>
          <w:szCs w:val="22"/>
        </w:rPr>
        <w:sectPr w:rsidR="006D2543" w:rsidDel="00F81EC0" w:rsidSect="006B2635">
          <w:type w:val="continuous"/>
          <w:pgSz w:w="12240" w:h="15840"/>
          <w:pgMar w:top="1440" w:right="1080" w:bottom="1440" w:left="1080" w:header="708" w:footer="708" w:gutter="0"/>
          <w:cols w:num="3" w:space="708"/>
          <w:docGrid w:linePitch="360"/>
        </w:sectPr>
      </w:pPr>
    </w:p>
    <w:p w:rsidR="006D2543" w:rsidRDefault="006D2543" w:rsidP="006D2543">
      <w:pPr>
        <w:rPr>
          <w:rFonts w:ascii="Comic Sans MS" w:hAnsi="Comic Sans MS"/>
          <w:b/>
          <w:sz w:val="22"/>
          <w:szCs w:val="22"/>
        </w:rPr>
      </w:pPr>
    </w:p>
    <w:p w:rsidR="00E12A24" w:rsidRDefault="00E12A24"/>
    <w:sectPr w:rsidR="00E12A24" w:rsidSect="006B2635">
      <w:type w:val="continuous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80F39"/>
    <w:multiLevelType w:val="hybridMultilevel"/>
    <w:tmpl w:val="988A6E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556288"/>
    <w:multiLevelType w:val="hybridMultilevel"/>
    <w:tmpl w:val="7314476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543"/>
    <w:rsid w:val="006A7EC2"/>
    <w:rsid w:val="006D2543"/>
    <w:rsid w:val="00E12A24"/>
    <w:rsid w:val="00E2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5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543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6D254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D2543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5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543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6D254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D2543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USER</cp:lastModifiedBy>
  <cp:revision>2</cp:revision>
  <dcterms:created xsi:type="dcterms:W3CDTF">2015-01-11T16:17:00Z</dcterms:created>
  <dcterms:modified xsi:type="dcterms:W3CDTF">2015-01-11T16:17:00Z</dcterms:modified>
</cp:coreProperties>
</file>